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75D34" w14:paraId="5CD62DD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3F36E2A" w14:textId="77777777" w:rsidR="00602F7D" w:rsidRPr="00D75D3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75D34" w14:paraId="13EF07AC" w14:textId="77777777" w:rsidTr="002643B3">
        <w:trPr>
          <w:trHeight w:val="290"/>
        </w:trPr>
        <w:tc>
          <w:tcPr>
            <w:tcW w:w="1234" w:type="pct"/>
          </w:tcPr>
          <w:p w14:paraId="1FA8FF80" w14:textId="77777777" w:rsidR="0000007A" w:rsidRPr="00D75D3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E910A" w14:textId="77777777" w:rsidR="0000007A" w:rsidRPr="00D75D34" w:rsidRDefault="005F0E0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F01D8" w:rsidRPr="00D75D3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Advanced Research and Reports</w:t>
              </w:r>
            </w:hyperlink>
            <w:r w:rsidR="00FF01D8" w:rsidRPr="00D75D3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D75D34" w14:paraId="2D66E736" w14:textId="77777777" w:rsidTr="002643B3">
        <w:trPr>
          <w:trHeight w:val="290"/>
        </w:trPr>
        <w:tc>
          <w:tcPr>
            <w:tcW w:w="1234" w:type="pct"/>
          </w:tcPr>
          <w:p w14:paraId="54061F8F" w14:textId="77777777" w:rsidR="0000007A" w:rsidRPr="00D75D3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59522" w14:textId="77777777" w:rsidR="0000007A" w:rsidRPr="00D75D34" w:rsidRDefault="005333D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Ms_AJARR_132779</w:t>
            </w:r>
          </w:p>
        </w:tc>
      </w:tr>
      <w:tr w:rsidR="0000007A" w:rsidRPr="00D75D34" w14:paraId="4D95FC88" w14:textId="77777777" w:rsidTr="002643B3">
        <w:trPr>
          <w:trHeight w:val="650"/>
        </w:trPr>
        <w:tc>
          <w:tcPr>
            <w:tcW w:w="1234" w:type="pct"/>
          </w:tcPr>
          <w:p w14:paraId="5FC0BC63" w14:textId="77777777" w:rsidR="0000007A" w:rsidRPr="00D75D3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7FD88" w14:textId="77777777" w:rsidR="0000007A" w:rsidRPr="00D75D34" w:rsidRDefault="005333D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sz w:val="20"/>
                <w:szCs w:val="20"/>
                <w:lang w:val="en-GB"/>
              </w:rPr>
              <w:t>Discriminant and Multivariate Regression Analysis for Estimating Sex and Stature Using Upper Limb Anthropometric Measurements Among the Yoruba Ethnic Group of Nigeria</w:t>
            </w:r>
          </w:p>
        </w:tc>
      </w:tr>
      <w:tr w:rsidR="00CF0BBB" w:rsidRPr="00D75D34" w14:paraId="286745D4" w14:textId="77777777" w:rsidTr="002643B3">
        <w:trPr>
          <w:trHeight w:val="332"/>
        </w:trPr>
        <w:tc>
          <w:tcPr>
            <w:tcW w:w="1234" w:type="pct"/>
          </w:tcPr>
          <w:p w14:paraId="0E05DB1B" w14:textId="77777777" w:rsidR="00CF0BBB" w:rsidRPr="00D75D3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58ED" w14:textId="77777777" w:rsidR="00CF0BBB" w:rsidRPr="00D75D34" w:rsidRDefault="005333D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638781F" w14:textId="53031681" w:rsidR="002C4B47" w:rsidRPr="00D75D34" w:rsidRDefault="002C4B47" w:rsidP="002C4B4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4B47" w:rsidRPr="00D75D34" w14:paraId="5B1024B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F64FE27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75D3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75D3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076DD2F" w14:textId="77777777" w:rsidR="002C4B47" w:rsidRPr="00D75D3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D75D34" w14:paraId="654F512C" w14:textId="77777777">
        <w:tc>
          <w:tcPr>
            <w:tcW w:w="1265" w:type="pct"/>
            <w:noWrap/>
          </w:tcPr>
          <w:p w14:paraId="155CAB97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F2F7B0D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75D34">
              <w:rPr>
                <w:rFonts w:ascii="Arial" w:hAnsi="Arial" w:cs="Arial"/>
                <w:lang w:val="en-GB"/>
              </w:rPr>
              <w:t>Reviewer’s comment</w:t>
            </w:r>
          </w:p>
          <w:p w14:paraId="7B90683A" w14:textId="77777777" w:rsidR="00A04350" w:rsidRPr="00D75D34" w:rsidRDefault="00A04350" w:rsidP="00A0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D3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DFB7659" w14:textId="77777777" w:rsidR="00A04350" w:rsidRPr="00D75D34" w:rsidRDefault="00A04350" w:rsidP="00A04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2F82925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75D34">
              <w:rPr>
                <w:rFonts w:ascii="Arial" w:hAnsi="Arial" w:cs="Arial"/>
                <w:lang w:val="en-GB"/>
              </w:rPr>
              <w:t>Author’s Feedback</w:t>
            </w:r>
            <w:r w:rsidRPr="00D75D3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75D3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C4B47" w:rsidRPr="00D75D34" w14:paraId="2C00A50E" w14:textId="77777777" w:rsidTr="00BF75EA">
        <w:trPr>
          <w:trHeight w:val="854"/>
        </w:trPr>
        <w:tc>
          <w:tcPr>
            <w:tcW w:w="1265" w:type="pct"/>
            <w:noWrap/>
          </w:tcPr>
          <w:p w14:paraId="5FF31558" w14:textId="072E257E" w:rsidR="002C4B47" w:rsidRPr="00D75D34" w:rsidRDefault="002C4B47" w:rsidP="00BF75E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0B86C1AA" w14:textId="77777777" w:rsidR="002C4B47" w:rsidRPr="00D75D34" w:rsidRDefault="002C4B4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C0516D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D75D34" w14:paraId="477FA0F2" w14:textId="77777777" w:rsidTr="00BF75EA">
        <w:trPr>
          <w:trHeight w:val="575"/>
        </w:trPr>
        <w:tc>
          <w:tcPr>
            <w:tcW w:w="1265" w:type="pct"/>
            <w:noWrap/>
          </w:tcPr>
          <w:p w14:paraId="2FC8D77D" w14:textId="77777777" w:rsidR="002C4B47" w:rsidRPr="00D75D3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7FFD11B" w14:textId="1060FA90" w:rsidR="002C4B47" w:rsidRPr="00D75D34" w:rsidRDefault="002C4B47" w:rsidP="00BF75EA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D75D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0C05D593" w14:textId="77777777" w:rsidR="002C4B47" w:rsidRPr="00D75D3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6DF16EF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D75D34" w14:paraId="7ACF1E06" w14:textId="77777777">
        <w:trPr>
          <w:trHeight w:val="1262"/>
        </w:trPr>
        <w:tc>
          <w:tcPr>
            <w:tcW w:w="1265" w:type="pct"/>
            <w:noWrap/>
          </w:tcPr>
          <w:p w14:paraId="064E40C1" w14:textId="77777777" w:rsidR="002C4B47" w:rsidRPr="00D75D34" w:rsidRDefault="002C4B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75D3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316E19E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DA120A" w14:textId="77777777" w:rsidR="002C4B47" w:rsidRPr="00D75D3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BF2C07C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D75D34" w14:paraId="7022EAC2" w14:textId="77777777">
        <w:trPr>
          <w:trHeight w:val="704"/>
        </w:trPr>
        <w:tc>
          <w:tcPr>
            <w:tcW w:w="1265" w:type="pct"/>
            <w:noWrap/>
          </w:tcPr>
          <w:p w14:paraId="76BFC93B" w14:textId="77777777" w:rsidR="002C4B47" w:rsidRPr="00D75D34" w:rsidRDefault="002C4B4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75D3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697E2C8" w14:textId="77777777" w:rsidR="002C4B47" w:rsidRPr="00D75D34" w:rsidRDefault="002C4B4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E3E05B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D75D34" w14:paraId="0BED3DA1" w14:textId="77777777">
        <w:trPr>
          <w:trHeight w:val="703"/>
        </w:trPr>
        <w:tc>
          <w:tcPr>
            <w:tcW w:w="1265" w:type="pct"/>
            <w:noWrap/>
          </w:tcPr>
          <w:p w14:paraId="0694FD4E" w14:textId="77777777" w:rsidR="002C4B47" w:rsidRPr="00D75D34" w:rsidRDefault="002C4B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CC6514F" w14:textId="77777777" w:rsidR="002C4B47" w:rsidRPr="00D75D34" w:rsidRDefault="002C4B4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F2A1179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4B47" w:rsidRPr="00D75D34" w14:paraId="3E38E918" w14:textId="77777777">
        <w:trPr>
          <w:trHeight w:val="386"/>
        </w:trPr>
        <w:tc>
          <w:tcPr>
            <w:tcW w:w="1265" w:type="pct"/>
            <w:noWrap/>
          </w:tcPr>
          <w:p w14:paraId="276207E8" w14:textId="77777777" w:rsidR="002C4B47" w:rsidRPr="00D75D34" w:rsidRDefault="002C4B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75D3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6D60E85" w14:textId="77777777" w:rsidR="002C4B47" w:rsidRPr="00D75D3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CF7E9D9" w14:textId="77777777" w:rsidR="002C4B47" w:rsidRPr="00D75D3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D2E21B" w14:textId="77777777" w:rsidR="002C4B47" w:rsidRPr="00D75D34" w:rsidRDefault="002C4B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4B47" w:rsidRPr="00D75D34" w14:paraId="1C75DED9" w14:textId="77777777" w:rsidTr="00BF75EA">
        <w:trPr>
          <w:trHeight w:val="359"/>
        </w:trPr>
        <w:tc>
          <w:tcPr>
            <w:tcW w:w="1265" w:type="pct"/>
            <w:noWrap/>
          </w:tcPr>
          <w:p w14:paraId="28531BE8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75D3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75D3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75D3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762531F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21B9CD0" w14:textId="5B924C50" w:rsidR="002C4B47" w:rsidRPr="00D75D34" w:rsidRDefault="00D878F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See attachment</w:t>
            </w:r>
          </w:p>
        </w:tc>
        <w:tc>
          <w:tcPr>
            <w:tcW w:w="1523" w:type="pct"/>
          </w:tcPr>
          <w:p w14:paraId="2CB98142" w14:textId="1E750E3F" w:rsidR="002C4B47" w:rsidRDefault="00D7222E">
            <w:pPr>
              <w:rPr>
                <w:ins w:id="2" w:author="SDI CPU 1127" w:date="2025-03-17T19:05:00Z"/>
                <w:rFonts w:ascii="Arial" w:hAnsi="Arial" w:cs="Arial"/>
                <w:sz w:val="20"/>
                <w:szCs w:val="20"/>
                <w:lang w:val="en-GB"/>
              </w:rPr>
            </w:pPr>
            <w:ins w:id="3" w:author="SDI CPU 1127" w:date="2025-03-17T19:05:00Z">
              <w:r>
                <w:rPr>
                  <w:rFonts w:ascii="Arial" w:hAnsi="Arial" w:cs="Arial"/>
                  <w:sz w:val="20"/>
                  <w:szCs w:val="20"/>
                  <w:lang w:val="en-GB"/>
                </w:rPr>
                <w:t>Done</w:t>
              </w:r>
            </w:ins>
          </w:p>
          <w:p w14:paraId="685B9527" w14:textId="78BE0457" w:rsidR="00D7222E" w:rsidRPr="00D75D34" w:rsidRDefault="00D7222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4" w:name="_GoBack"/>
            <w:bookmarkEnd w:id="4"/>
          </w:p>
        </w:tc>
      </w:tr>
    </w:tbl>
    <w:p w14:paraId="70F2F0F6" w14:textId="77777777" w:rsidR="002C4B47" w:rsidRPr="00D75D34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5E79CF" w14:textId="77777777" w:rsidR="002C4B47" w:rsidRPr="00D75D34" w:rsidRDefault="002C4B47" w:rsidP="002C4B4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2C4B47" w:rsidRPr="00D75D34" w14:paraId="351DA85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3E4C0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75D3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75D3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1B5876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C4B47" w:rsidRPr="00D75D34" w14:paraId="77B03FAA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0D03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00C26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75D34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E2EE266" w14:textId="77777777" w:rsidR="002C4B47" w:rsidRPr="00D75D34" w:rsidRDefault="002C4B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75D34">
              <w:rPr>
                <w:rFonts w:ascii="Arial" w:hAnsi="Arial" w:cs="Arial"/>
                <w:lang w:val="en-GB"/>
              </w:rPr>
              <w:t>Author’s comment</w:t>
            </w:r>
            <w:r w:rsidRPr="00D75D3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75D34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C4B47" w:rsidRPr="00D75D34" w14:paraId="5B7A66C9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4A14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5D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31BBB4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ACB72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75D3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A5BB333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1AF67CC1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D1CA7B0" w14:textId="77777777" w:rsidR="002C4B47" w:rsidRPr="00D75D34" w:rsidRDefault="002C4B4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5A1840" w14:textId="77777777" w:rsidR="002C4B47" w:rsidRPr="00D75D34" w:rsidRDefault="002C4B4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613F1E" w14:textId="77777777" w:rsidR="002C4B47" w:rsidRPr="00D75D34" w:rsidRDefault="002C4B4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BF4302" w14:textId="77777777" w:rsidR="002C4B47" w:rsidRPr="00D75D34" w:rsidRDefault="002C4B4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A50E0FC" w14:textId="77777777" w:rsidR="008913D5" w:rsidRPr="00D75D34" w:rsidRDefault="008913D5" w:rsidP="002C4B47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D75D34" w:rsidSect="00E0164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85EFAC" w16cex:dateUtc="2025-03-11T06:07:00Z"/>
  <w16cex:commentExtensible w16cex:durableId="43A729B8" w16cex:dateUtc="2025-03-11T06:07:00Z"/>
  <w16cex:commentExtensible w16cex:durableId="5EAFBA6C" w16cex:dateUtc="2025-03-11T06:08:00Z"/>
  <w16cex:commentExtensible w16cex:durableId="46027154" w16cex:dateUtc="2025-03-11T06:09:00Z"/>
  <w16cex:commentExtensible w16cex:durableId="75D8BDE8" w16cex:dateUtc="2025-03-11T06:10:00Z"/>
  <w16cex:commentExtensible w16cex:durableId="48E5388D" w16cex:dateUtc="2025-03-11T06:10:00Z"/>
  <w16cex:commentExtensible w16cex:durableId="2FD49DEF" w16cex:dateUtc="2025-03-11T06:11:00Z"/>
  <w16cex:commentExtensible w16cex:durableId="5A9C3BF6" w16cex:dateUtc="2025-03-11T06:11:00Z"/>
  <w16cex:commentExtensible w16cex:durableId="6CF368A2" w16cex:dateUtc="2025-03-11T06:11:00Z"/>
  <w16cex:commentExtensible w16cex:durableId="5BB7D50B" w16cex:dateUtc="2025-03-11T06:12:00Z"/>
  <w16cex:commentExtensible w16cex:durableId="3B77C7D6" w16cex:dateUtc="2025-03-11T06:13:00Z"/>
  <w16cex:commentExtensible w16cex:durableId="01668747" w16cex:dateUtc="2025-03-11T06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B6B56" w14:textId="77777777" w:rsidR="005F0E03" w:rsidRPr="0000007A" w:rsidRDefault="005F0E03" w:rsidP="0099583E">
      <w:r>
        <w:separator/>
      </w:r>
    </w:p>
  </w:endnote>
  <w:endnote w:type="continuationSeparator" w:id="0">
    <w:p w14:paraId="51E17187" w14:textId="77777777" w:rsidR="005F0E03" w:rsidRPr="0000007A" w:rsidRDefault="005F0E0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Arial"/>
    <w:panose1 w:val="00000000000000000000"/>
    <w:charset w:val="00"/>
    <w:family w:val="roman"/>
    <w:notTrueType/>
    <w:pitch w:val="default"/>
  </w:font>
  <w:font w:name="Apto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C1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42F06" w:rsidRPr="00442F06">
      <w:rPr>
        <w:sz w:val="16"/>
      </w:rPr>
      <w:t xml:space="preserve">Version: </w:t>
    </w:r>
    <w:r w:rsidR="00D56A4A">
      <w:rPr>
        <w:sz w:val="16"/>
      </w:rPr>
      <w:t>3</w:t>
    </w:r>
    <w:r w:rsidR="00442F06" w:rsidRPr="00442F06">
      <w:rPr>
        <w:sz w:val="16"/>
      </w:rPr>
      <w:t xml:space="preserve"> (0</w:t>
    </w:r>
    <w:r w:rsidR="00D56A4A">
      <w:rPr>
        <w:sz w:val="16"/>
      </w:rPr>
      <w:t>7</w:t>
    </w:r>
    <w:r w:rsidR="00442F06" w:rsidRPr="00442F0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B0A97" w14:textId="77777777" w:rsidR="005F0E03" w:rsidRPr="0000007A" w:rsidRDefault="005F0E03" w:rsidP="0099583E">
      <w:r>
        <w:separator/>
      </w:r>
    </w:p>
  </w:footnote>
  <w:footnote w:type="continuationSeparator" w:id="0">
    <w:p w14:paraId="672FCB8E" w14:textId="77777777" w:rsidR="005F0E03" w:rsidRPr="0000007A" w:rsidRDefault="005F0E0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59B8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E0D5CC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56A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DI CPU 1127">
    <w15:presenceInfo w15:providerId="None" w15:userId="SDI CPU 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F7F"/>
    <w:rsid w:val="000A6F41"/>
    <w:rsid w:val="000B4EE5"/>
    <w:rsid w:val="000B74A1"/>
    <w:rsid w:val="000B757E"/>
    <w:rsid w:val="000C0837"/>
    <w:rsid w:val="000C3B7E"/>
    <w:rsid w:val="00100577"/>
    <w:rsid w:val="00101322"/>
    <w:rsid w:val="001048C6"/>
    <w:rsid w:val="0010712A"/>
    <w:rsid w:val="00136984"/>
    <w:rsid w:val="001410E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61CC"/>
    <w:rsid w:val="002C4B47"/>
    <w:rsid w:val="002D7EA9"/>
    <w:rsid w:val="002E1211"/>
    <w:rsid w:val="002E2339"/>
    <w:rsid w:val="002E6D86"/>
    <w:rsid w:val="002F6935"/>
    <w:rsid w:val="0031074B"/>
    <w:rsid w:val="00312559"/>
    <w:rsid w:val="00314954"/>
    <w:rsid w:val="003204B8"/>
    <w:rsid w:val="0033692F"/>
    <w:rsid w:val="00346223"/>
    <w:rsid w:val="003A04E7"/>
    <w:rsid w:val="003A4991"/>
    <w:rsid w:val="003A6E1A"/>
    <w:rsid w:val="003B2172"/>
    <w:rsid w:val="003E746A"/>
    <w:rsid w:val="00422B61"/>
    <w:rsid w:val="0042465A"/>
    <w:rsid w:val="004356CC"/>
    <w:rsid w:val="00435B36"/>
    <w:rsid w:val="00442B24"/>
    <w:rsid w:val="00442F06"/>
    <w:rsid w:val="0044444D"/>
    <w:rsid w:val="0044519B"/>
    <w:rsid w:val="00445B35"/>
    <w:rsid w:val="00445DA1"/>
    <w:rsid w:val="00446659"/>
    <w:rsid w:val="00455320"/>
    <w:rsid w:val="00457AB1"/>
    <w:rsid w:val="00457BC0"/>
    <w:rsid w:val="00462996"/>
    <w:rsid w:val="004674B4"/>
    <w:rsid w:val="0047583B"/>
    <w:rsid w:val="004B387B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3D5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0E03"/>
    <w:rsid w:val="00602F7D"/>
    <w:rsid w:val="00605952"/>
    <w:rsid w:val="00620677"/>
    <w:rsid w:val="00624032"/>
    <w:rsid w:val="00645A56"/>
    <w:rsid w:val="00646C04"/>
    <w:rsid w:val="006532DF"/>
    <w:rsid w:val="0065579D"/>
    <w:rsid w:val="00663792"/>
    <w:rsid w:val="0067046C"/>
    <w:rsid w:val="00676845"/>
    <w:rsid w:val="00680547"/>
    <w:rsid w:val="0068446F"/>
    <w:rsid w:val="00691F4A"/>
    <w:rsid w:val="0069428E"/>
    <w:rsid w:val="00696CAD"/>
    <w:rsid w:val="006A5E0B"/>
    <w:rsid w:val="006C3797"/>
    <w:rsid w:val="006E7D6E"/>
    <w:rsid w:val="006F6F2F"/>
    <w:rsid w:val="00701186"/>
    <w:rsid w:val="00707BE1"/>
    <w:rsid w:val="0072223B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0A77"/>
    <w:rsid w:val="007B1099"/>
    <w:rsid w:val="007B6E18"/>
    <w:rsid w:val="007D0246"/>
    <w:rsid w:val="007F5873"/>
    <w:rsid w:val="00806382"/>
    <w:rsid w:val="00815F94"/>
    <w:rsid w:val="0082130C"/>
    <w:rsid w:val="008224E2"/>
    <w:rsid w:val="00825C1E"/>
    <w:rsid w:val="00825DC9"/>
    <w:rsid w:val="0082676D"/>
    <w:rsid w:val="00831055"/>
    <w:rsid w:val="008423BB"/>
    <w:rsid w:val="00846F1F"/>
    <w:rsid w:val="0085772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DFE"/>
    <w:rsid w:val="00933C8B"/>
    <w:rsid w:val="00942601"/>
    <w:rsid w:val="009553EC"/>
    <w:rsid w:val="0096217C"/>
    <w:rsid w:val="0097330E"/>
    <w:rsid w:val="00974330"/>
    <w:rsid w:val="0097498C"/>
    <w:rsid w:val="00980342"/>
    <w:rsid w:val="00982766"/>
    <w:rsid w:val="009852C4"/>
    <w:rsid w:val="00985F26"/>
    <w:rsid w:val="0099583E"/>
    <w:rsid w:val="009A0242"/>
    <w:rsid w:val="009A59ED"/>
    <w:rsid w:val="009B5AA8"/>
    <w:rsid w:val="009C0E01"/>
    <w:rsid w:val="009C45A0"/>
    <w:rsid w:val="009C5642"/>
    <w:rsid w:val="009E13C3"/>
    <w:rsid w:val="009E6A30"/>
    <w:rsid w:val="009E79E5"/>
    <w:rsid w:val="009F07D4"/>
    <w:rsid w:val="009F29EB"/>
    <w:rsid w:val="00A001A0"/>
    <w:rsid w:val="00A0435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0733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75EA"/>
    <w:rsid w:val="00C02005"/>
    <w:rsid w:val="00C02797"/>
    <w:rsid w:val="00C10283"/>
    <w:rsid w:val="00C110CC"/>
    <w:rsid w:val="00C16732"/>
    <w:rsid w:val="00C22886"/>
    <w:rsid w:val="00C25C8F"/>
    <w:rsid w:val="00C263C6"/>
    <w:rsid w:val="00C635B6"/>
    <w:rsid w:val="00C70DFC"/>
    <w:rsid w:val="00C82466"/>
    <w:rsid w:val="00C84097"/>
    <w:rsid w:val="00C86C3F"/>
    <w:rsid w:val="00CB429B"/>
    <w:rsid w:val="00CC2753"/>
    <w:rsid w:val="00CD093E"/>
    <w:rsid w:val="00CD1556"/>
    <w:rsid w:val="00CD1FD7"/>
    <w:rsid w:val="00CE02D0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A4A"/>
    <w:rsid w:val="00D65AF9"/>
    <w:rsid w:val="00D7222E"/>
    <w:rsid w:val="00D73F8F"/>
    <w:rsid w:val="00D75D34"/>
    <w:rsid w:val="00D7603E"/>
    <w:rsid w:val="00D8579C"/>
    <w:rsid w:val="00D878F7"/>
    <w:rsid w:val="00D90124"/>
    <w:rsid w:val="00D9392F"/>
    <w:rsid w:val="00DA34E5"/>
    <w:rsid w:val="00DA41F5"/>
    <w:rsid w:val="00DA7637"/>
    <w:rsid w:val="00DB5B54"/>
    <w:rsid w:val="00DB7E1B"/>
    <w:rsid w:val="00DC1D81"/>
    <w:rsid w:val="00DF5E26"/>
    <w:rsid w:val="00E005B3"/>
    <w:rsid w:val="00E0164E"/>
    <w:rsid w:val="00E451EA"/>
    <w:rsid w:val="00E4578A"/>
    <w:rsid w:val="00E53E52"/>
    <w:rsid w:val="00E57F4B"/>
    <w:rsid w:val="00E63889"/>
    <w:rsid w:val="00E65EB7"/>
    <w:rsid w:val="00E71C8D"/>
    <w:rsid w:val="00E72360"/>
    <w:rsid w:val="00E73155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18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1D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10F92"/>
  <w15:chartTrackingRefBased/>
  <w15:docId w15:val="{2401D926-4C68-9844-ADA3-690B9446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8F7DF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86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6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6C3F"/>
    <w:rPr>
      <w:rFonts w:ascii="Times New Roman" w:eastAsia="Times New Roman" w:hAnsi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C3F"/>
    <w:rPr>
      <w:rFonts w:ascii="Times New Roman" w:eastAsia="Times New Roman" w:hAnsi="Times New Roman"/>
      <w:b/>
      <w:bCs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3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34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DD1DD-BC42-46CD-B4B0-E2749355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https://journalajarr.com/index.php/AJARR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1127</cp:lastModifiedBy>
  <cp:revision>13</cp:revision>
  <dcterms:created xsi:type="dcterms:W3CDTF">2025-03-11T06:19:00Z</dcterms:created>
  <dcterms:modified xsi:type="dcterms:W3CDTF">2025-03-17T13:35:00Z</dcterms:modified>
</cp:coreProperties>
</file>